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9952B">
      <w:pPr>
        <w:spacing w:line="360" w:lineRule="auto"/>
        <w:jc w:val="center"/>
        <w:rPr>
          <w:rFonts w:hint="eastAsia" w:ascii="微软雅黑" w:hAnsi="微软雅黑" w:eastAsia="微软雅黑" w:cs="宋体"/>
          <w:b/>
          <w:bCs/>
          <w:color w:val="383838"/>
          <w:kern w:val="0"/>
          <w:sz w:val="28"/>
          <w:szCs w:val="28"/>
        </w:rPr>
      </w:pPr>
      <w:r>
        <w:rPr>
          <w:rFonts w:hint="eastAsia" w:ascii="微软雅黑" w:hAnsi="微软雅黑" w:eastAsia="微软雅黑" w:cs="宋体"/>
          <w:b/>
          <w:bCs/>
          <w:color w:val="383838"/>
          <w:kern w:val="0"/>
          <w:sz w:val="28"/>
          <w:szCs w:val="28"/>
        </w:rPr>
        <w:t>关于开展</w:t>
      </w:r>
      <w:r>
        <w:rPr>
          <w:rFonts w:hint="eastAsia" w:ascii="微软雅黑" w:hAnsi="微软雅黑" w:eastAsia="微软雅黑" w:cs="宋体"/>
          <w:b/>
          <w:bCs/>
          <w:color w:val="383838"/>
          <w:kern w:val="0"/>
          <w:sz w:val="28"/>
          <w:szCs w:val="28"/>
          <w:lang w:eastAsia="zh-CN"/>
        </w:rPr>
        <w:t>三明市金利亚环保科技投资有限公司活性炭、尿素、水泥采购项目</w:t>
      </w:r>
      <w:r>
        <w:rPr>
          <w:rFonts w:hint="eastAsia" w:ascii="微软雅黑" w:hAnsi="微软雅黑" w:eastAsia="微软雅黑" w:cs="宋体"/>
          <w:b/>
          <w:bCs/>
          <w:color w:val="383838"/>
          <w:kern w:val="0"/>
          <w:sz w:val="28"/>
          <w:szCs w:val="28"/>
        </w:rPr>
        <w:t>采购需求公开征集公告</w:t>
      </w:r>
    </w:p>
    <w:p w14:paraId="34FC953A">
      <w:pPr>
        <w:pStyle w:val="2"/>
        <w:spacing w:line="360" w:lineRule="auto"/>
        <w:rPr>
          <w:rFonts w:hint="eastAsia"/>
        </w:rPr>
      </w:pPr>
    </w:p>
    <w:p w14:paraId="6EB1F325">
      <w:pPr>
        <w:pStyle w:val="21"/>
        <w:keepNext w:val="0"/>
        <w:keepLines w:val="0"/>
        <w:widowControl/>
        <w:suppressLineNumbers w:val="0"/>
        <w:shd w:val="clear" w:fill="FFFFFF"/>
        <w:spacing w:before="0" w:beforeAutospacing="0" w:after="150" w:afterAutospacing="0" w:line="360" w:lineRule="auto"/>
        <w:ind w:left="0" w:right="0" w:firstLine="0"/>
        <w:jc w:val="both"/>
        <w:rPr>
          <w:rFonts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项目名称：三明市金利亚环保科技投资有限公司活性炭、尿素、水泥采购项目</w:t>
      </w:r>
    </w:p>
    <w:p w14:paraId="0DE3DA72">
      <w:pPr>
        <w:pStyle w:val="21"/>
        <w:keepNext w:val="0"/>
        <w:keepLines w:val="0"/>
        <w:widowControl/>
        <w:suppressLineNumbers w:val="0"/>
        <w:shd w:val="clear" w:fill="FFFFFF"/>
        <w:spacing w:before="0" w:beforeAutospacing="0" w:after="150" w:afterAutospacing="0" w:line="360" w:lineRule="auto"/>
        <w:ind w:left="0" w:right="0" w:firstLine="0"/>
        <w:jc w:val="both"/>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采购单位：</w:t>
      </w:r>
      <w:r>
        <w:rPr>
          <w:rFonts w:hint="eastAsia" w:ascii="宋体" w:hAnsi="宋体" w:eastAsia="宋体" w:cs="宋体"/>
          <w:i w:val="0"/>
          <w:iCs w:val="0"/>
          <w:caps w:val="0"/>
          <w:color w:val="000000"/>
          <w:spacing w:val="0"/>
          <w:sz w:val="24"/>
          <w:szCs w:val="24"/>
          <w:shd w:val="clear" w:fill="FFFFFF"/>
        </w:rPr>
        <w:t>三明市金利亚环保科技投资有限公司</w:t>
      </w:r>
    </w:p>
    <w:p w14:paraId="4035F38D">
      <w:pPr>
        <w:pStyle w:val="21"/>
        <w:keepNext w:val="0"/>
        <w:keepLines w:val="0"/>
        <w:widowControl/>
        <w:suppressLineNumbers w:val="0"/>
        <w:shd w:val="clear" w:fill="FFFFFF"/>
        <w:spacing w:before="0" w:beforeAutospacing="0" w:after="150" w:afterAutospacing="0" w:line="360" w:lineRule="auto"/>
        <w:ind w:left="420" w:right="0" w:firstLine="0"/>
        <w:jc w:val="both"/>
        <w:rPr>
          <w:rFonts w:hint="default" w:ascii="mircosoft yahei" w:hAnsi="mircosoft yahei" w:eastAsia="mircosoft yahei" w:cs="mircosoft yahei"/>
          <w:i w:val="0"/>
          <w:iCs w:val="0"/>
          <w:caps w:val="0"/>
          <w:color w:val="555555"/>
          <w:spacing w:val="0"/>
          <w:sz w:val="19"/>
          <w:szCs w:val="19"/>
        </w:rPr>
      </w:pPr>
      <w:r>
        <w:rPr>
          <w:rFonts w:hint="default" w:ascii="mircosoft yahei" w:hAnsi="mircosoft yahei" w:eastAsia="mircosoft yahei" w:cs="mircosoft yahei"/>
          <w:i w:val="0"/>
          <w:iCs w:val="0"/>
          <w:caps w:val="0"/>
          <w:color w:val="555555"/>
          <w:spacing w:val="0"/>
          <w:sz w:val="19"/>
          <w:szCs w:val="19"/>
          <w:shd w:val="clear" w:fill="FFFFFF"/>
        </w:rPr>
        <w:t> </w:t>
      </w:r>
    </w:p>
    <w:p w14:paraId="0A8AFDE5">
      <w:pPr>
        <w:pStyle w:val="21"/>
        <w:keepNext w:val="0"/>
        <w:keepLines w:val="0"/>
        <w:widowControl/>
        <w:suppressLineNumbers w:val="0"/>
        <w:shd w:val="clear" w:fill="FFFFFF"/>
        <w:spacing w:before="0" w:beforeAutospacing="0" w:after="150" w:afterAutospacing="0" w:line="360" w:lineRule="auto"/>
        <w:ind w:left="0" w:right="0" w:firstLine="0"/>
        <w:jc w:val="left"/>
        <w:rPr>
          <w:rFonts w:hint="default" w:ascii="mircosoft yahei" w:hAnsi="mircosoft yahei" w:eastAsia="mircosoft yahei" w:cs="mircosoft yahei"/>
          <w:i w:val="0"/>
          <w:iCs w:val="0"/>
          <w:caps w:val="0"/>
          <w:color w:val="555555"/>
          <w:spacing w:val="0"/>
          <w:sz w:val="19"/>
          <w:szCs w:val="19"/>
        </w:rPr>
      </w:pPr>
      <w:r>
        <w:rPr>
          <w:rStyle w:val="26"/>
          <w:rFonts w:hint="eastAsia" w:ascii="宋体" w:hAnsi="宋体" w:eastAsia="宋体" w:cs="宋体"/>
          <w:b/>
          <w:bCs/>
          <w:i w:val="0"/>
          <w:iCs w:val="0"/>
          <w:caps w:val="0"/>
          <w:color w:val="383838"/>
          <w:spacing w:val="0"/>
          <w:sz w:val="24"/>
          <w:szCs w:val="24"/>
          <w:shd w:val="clear" w:fill="FFFFFF"/>
        </w:rPr>
        <w:t>一、采购项目内容</w:t>
      </w:r>
    </w:p>
    <w:p w14:paraId="06A592C9">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1.征集目的：为三明市金利亚环保科技投资有限公司活性炭、尿素、水泥采购项目公开征集项目采购需求。</w:t>
      </w:r>
    </w:p>
    <w:p w14:paraId="0693998F">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2.采购需求及服务内容要求：活性炭、尿素、水泥一批，具体主要服务内容详见附件。</w:t>
      </w:r>
    </w:p>
    <w:p w14:paraId="5367FA7A">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3.</w:t>
      </w:r>
      <w:r>
        <w:rPr>
          <w:rStyle w:val="26"/>
          <w:rFonts w:hint="eastAsia" w:ascii="宋体" w:hAnsi="宋体" w:eastAsia="宋体" w:cs="宋体"/>
          <w:b/>
          <w:bCs/>
          <w:i w:val="0"/>
          <w:iCs w:val="0"/>
          <w:caps w:val="0"/>
          <w:color w:val="000000"/>
          <w:spacing w:val="0"/>
          <w:sz w:val="24"/>
          <w:szCs w:val="24"/>
          <w:shd w:val="clear" w:fill="FFFFFF"/>
        </w:rPr>
        <w:t>供应商可选择活性炭、尿素、水泥中的其中一个类别或全部类别进行报价说明。</w:t>
      </w:r>
    </w:p>
    <w:p w14:paraId="54936901">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4.报价要求：</w:t>
      </w:r>
    </w:p>
    <w:p w14:paraId="27654822">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（1）内容具体详见附件。</w:t>
      </w:r>
    </w:p>
    <w:p w14:paraId="55378781">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2）本次报价包含提供货物抵达指定交货地点的货物价格、运输费、过磅费、装卸费（卸至用户指定地点或设备）、保险费、税费及售后服务等一切费用，以及所有根据合同或其它原因应由供应商支付的税金和其它应缴的一切费用、可合理推断的责任和义务，未说明的视为包含在报价内。</w:t>
      </w:r>
    </w:p>
    <w:p w14:paraId="3ADFFA32">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（3）可根据附件《三明市金利亚环保科技投资有限公司耗材报价表》中不同结算方式，给出相应的报价。</w:t>
      </w:r>
    </w:p>
    <w:p w14:paraId="0747E6D2">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5.征集材料递交要求：所有文件须盖单位公章。</w:t>
      </w:r>
    </w:p>
    <w:p w14:paraId="32E206BA">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highlight w:val="yellow"/>
          <w:rPrChange w:id="0" w:author="TROY" w:date="2025-03-27T09:46:54Z">
            <w:rPr>
              <w:rFonts w:hint="default" w:ascii="mircosoft yahei" w:hAnsi="mircosoft yahei" w:eastAsia="mircosoft yahei" w:cs="mircosoft yahei"/>
              <w:i w:val="0"/>
              <w:iCs w:val="0"/>
              <w:caps w:val="0"/>
              <w:color w:val="555555"/>
              <w:spacing w:val="0"/>
              <w:sz w:val="19"/>
              <w:szCs w:val="19"/>
            </w:rPr>
          </w:rPrChange>
        </w:rPr>
      </w:pPr>
      <w:r>
        <w:rPr>
          <w:rFonts w:hint="eastAsia" w:ascii="宋体" w:hAnsi="宋体" w:eastAsia="宋体" w:cs="宋体"/>
          <w:i w:val="0"/>
          <w:iCs w:val="0"/>
          <w:caps w:val="0"/>
          <w:color w:val="383838"/>
          <w:spacing w:val="0"/>
          <w:sz w:val="24"/>
          <w:szCs w:val="24"/>
          <w:highlight w:val="yellow"/>
          <w:shd w:val="clear" w:fill="FFFFFF"/>
          <w:rPrChange w:id="1" w:author="TROY" w:date="2025-03-27T09:46:54Z">
            <w:rPr>
              <w:rFonts w:hint="eastAsia" w:ascii="宋体" w:hAnsi="宋体" w:eastAsia="宋体" w:cs="宋体"/>
              <w:i w:val="0"/>
              <w:iCs w:val="0"/>
              <w:caps w:val="0"/>
              <w:color w:val="383838"/>
              <w:spacing w:val="0"/>
              <w:sz w:val="24"/>
              <w:szCs w:val="24"/>
              <w:shd w:val="clear" w:fill="FFFFFF"/>
            </w:rPr>
          </w:rPrChange>
        </w:rPr>
        <w:t>6.征集时间：2025年</w:t>
      </w:r>
      <w:ins w:id="2" w:author="TROY" w:date="2025-03-27T09:45:53Z">
        <w:r>
          <w:rPr>
            <w:rFonts w:hint="eastAsia" w:cs="宋体"/>
            <w:i w:val="0"/>
            <w:iCs w:val="0"/>
            <w:caps w:val="0"/>
            <w:color w:val="383838"/>
            <w:spacing w:val="0"/>
            <w:sz w:val="24"/>
            <w:szCs w:val="24"/>
            <w:highlight w:val="yellow"/>
            <w:shd w:val="clear" w:fill="FFFFFF"/>
            <w:lang w:val="en-US" w:eastAsia="zh-CN"/>
            <w:rPrChange w:id="3" w:author="TROY" w:date="2025-03-27T09:46:54Z">
              <w:rPr>
                <w:rFonts w:hint="eastAsia" w:cs="宋体"/>
                <w:i w:val="0"/>
                <w:iCs w:val="0"/>
                <w:caps w:val="0"/>
                <w:color w:val="383838"/>
                <w:spacing w:val="0"/>
                <w:sz w:val="24"/>
                <w:szCs w:val="24"/>
                <w:shd w:val="clear" w:fill="FFFFFF"/>
                <w:lang w:val="en-US" w:eastAsia="zh-CN"/>
              </w:rPr>
            </w:rPrChange>
          </w:rPr>
          <w:t xml:space="preserve">  </w:t>
        </w:r>
      </w:ins>
      <w:r>
        <w:rPr>
          <w:rFonts w:hint="eastAsia" w:ascii="宋体" w:hAnsi="宋体" w:eastAsia="宋体" w:cs="宋体"/>
          <w:i w:val="0"/>
          <w:iCs w:val="0"/>
          <w:caps w:val="0"/>
          <w:color w:val="383838"/>
          <w:spacing w:val="0"/>
          <w:sz w:val="24"/>
          <w:szCs w:val="24"/>
          <w:highlight w:val="yellow"/>
          <w:shd w:val="clear" w:fill="FFFFFF"/>
          <w:rPrChange w:id="4" w:author="TROY" w:date="2025-03-27T09:46:54Z">
            <w:rPr>
              <w:rFonts w:hint="eastAsia" w:ascii="宋体" w:hAnsi="宋体" w:eastAsia="宋体" w:cs="宋体"/>
              <w:i w:val="0"/>
              <w:iCs w:val="0"/>
              <w:caps w:val="0"/>
              <w:color w:val="383838"/>
              <w:spacing w:val="0"/>
              <w:sz w:val="24"/>
              <w:szCs w:val="24"/>
              <w:shd w:val="clear" w:fill="FFFFFF"/>
            </w:rPr>
          </w:rPrChange>
        </w:rPr>
        <w:t>月</w:t>
      </w:r>
      <w:ins w:id="5" w:author="TROY" w:date="2025-03-27T09:45:56Z">
        <w:r>
          <w:rPr>
            <w:rFonts w:hint="eastAsia" w:cs="宋体"/>
            <w:i w:val="0"/>
            <w:iCs w:val="0"/>
            <w:caps w:val="0"/>
            <w:color w:val="383838"/>
            <w:spacing w:val="0"/>
            <w:sz w:val="24"/>
            <w:szCs w:val="24"/>
            <w:highlight w:val="yellow"/>
            <w:shd w:val="clear" w:fill="FFFFFF"/>
            <w:lang w:val="en-US" w:eastAsia="zh-CN"/>
            <w:rPrChange w:id="6" w:author="TROY" w:date="2025-03-27T09:46:54Z">
              <w:rPr>
                <w:rFonts w:hint="eastAsia" w:cs="宋体"/>
                <w:i w:val="0"/>
                <w:iCs w:val="0"/>
                <w:caps w:val="0"/>
                <w:color w:val="383838"/>
                <w:spacing w:val="0"/>
                <w:sz w:val="24"/>
                <w:szCs w:val="24"/>
                <w:shd w:val="clear" w:fill="FFFFFF"/>
                <w:lang w:val="en-US" w:eastAsia="zh-CN"/>
              </w:rPr>
            </w:rPrChange>
          </w:rPr>
          <w:t xml:space="preserve">  </w:t>
        </w:r>
      </w:ins>
      <w:r>
        <w:rPr>
          <w:rFonts w:hint="eastAsia" w:ascii="宋体" w:hAnsi="宋体" w:eastAsia="宋体" w:cs="宋体"/>
          <w:i w:val="0"/>
          <w:iCs w:val="0"/>
          <w:caps w:val="0"/>
          <w:color w:val="383838"/>
          <w:spacing w:val="0"/>
          <w:sz w:val="24"/>
          <w:szCs w:val="24"/>
          <w:highlight w:val="yellow"/>
          <w:shd w:val="clear" w:fill="FFFFFF"/>
          <w:rPrChange w:id="7" w:author="TROY" w:date="2025-03-27T09:46:54Z">
            <w:rPr>
              <w:rFonts w:hint="eastAsia" w:ascii="宋体" w:hAnsi="宋体" w:eastAsia="宋体" w:cs="宋体"/>
              <w:i w:val="0"/>
              <w:iCs w:val="0"/>
              <w:caps w:val="0"/>
              <w:color w:val="383838"/>
              <w:spacing w:val="0"/>
              <w:sz w:val="24"/>
              <w:szCs w:val="24"/>
              <w:shd w:val="clear" w:fill="FFFFFF"/>
            </w:rPr>
          </w:rPrChange>
        </w:rPr>
        <w:t>日08:30:00至2025年</w:t>
      </w:r>
      <w:ins w:id="8" w:author="TROY" w:date="2025-03-27T09:46:01Z">
        <w:r>
          <w:rPr>
            <w:rFonts w:hint="eastAsia" w:cs="宋体"/>
            <w:i w:val="0"/>
            <w:iCs w:val="0"/>
            <w:caps w:val="0"/>
            <w:color w:val="383838"/>
            <w:spacing w:val="0"/>
            <w:sz w:val="24"/>
            <w:szCs w:val="24"/>
            <w:highlight w:val="yellow"/>
            <w:shd w:val="clear" w:fill="FFFFFF"/>
            <w:lang w:val="en-US" w:eastAsia="zh-CN"/>
            <w:rPrChange w:id="9" w:author="TROY" w:date="2025-03-27T09:46:54Z">
              <w:rPr>
                <w:rFonts w:hint="eastAsia" w:cs="宋体"/>
                <w:i w:val="0"/>
                <w:iCs w:val="0"/>
                <w:caps w:val="0"/>
                <w:color w:val="383838"/>
                <w:spacing w:val="0"/>
                <w:sz w:val="24"/>
                <w:szCs w:val="24"/>
                <w:shd w:val="clear" w:fill="FFFFFF"/>
                <w:lang w:val="en-US" w:eastAsia="zh-CN"/>
              </w:rPr>
            </w:rPrChange>
          </w:rPr>
          <w:t xml:space="preserve">  </w:t>
        </w:r>
      </w:ins>
      <w:r>
        <w:rPr>
          <w:rFonts w:hint="eastAsia" w:ascii="宋体" w:hAnsi="宋体" w:eastAsia="宋体" w:cs="宋体"/>
          <w:i w:val="0"/>
          <w:iCs w:val="0"/>
          <w:caps w:val="0"/>
          <w:color w:val="383838"/>
          <w:spacing w:val="0"/>
          <w:sz w:val="24"/>
          <w:szCs w:val="24"/>
          <w:highlight w:val="yellow"/>
          <w:shd w:val="clear" w:fill="FFFFFF"/>
          <w:rPrChange w:id="10" w:author="TROY" w:date="2025-03-27T09:46:54Z">
            <w:rPr>
              <w:rFonts w:hint="eastAsia" w:ascii="宋体" w:hAnsi="宋体" w:eastAsia="宋体" w:cs="宋体"/>
              <w:i w:val="0"/>
              <w:iCs w:val="0"/>
              <w:caps w:val="0"/>
              <w:color w:val="383838"/>
              <w:spacing w:val="0"/>
              <w:sz w:val="24"/>
              <w:szCs w:val="24"/>
              <w:shd w:val="clear" w:fill="FFFFFF"/>
            </w:rPr>
          </w:rPrChange>
        </w:rPr>
        <w:t>月</w:t>
      </w:r>
      <w:ins w:id="11" w:author="TROY" w:date="2025-03-27T09:46:03Z">
        <w:r>
          <w:rPr>
            <w:rFonts w:hint="eastAsia" w:cs="宋体"/>
            <w:i w:val="0"/>
            <w:iCs w:val="0"/>
            <w:caps w:val="0"/>
            <w:color w:val="383838"/>
            <w:spacing w:val="0"/>
            <w:sz w:val="24"/>
            <w:szCs w:val="24"/>
            <w:highlight w:val="yellow"/>
            <w:shd w:val="clear" w:fill="FFFFFF"/>
            <w:lang w:val="en-US" w:eastAsia="zh-CN"/>
            <w:rPrChange w:id="12" w:author="TROY" w:date="2025-03-27T09:46:54Z">
              <w:rPr>
                <w:rFonts w:hint="eastAsia" w:cs="宋体"/>
                <w:i w:val="0"/>
                <w:iCs w:val="0"/>
                <w:caps w:val="0"/>
                <w:color w:val="383838"/>
                <w:spacing w:val="0"/>
                <w:sz w:val="24"/>
                <w:szCs w:val="24"/>
                <w:shd w:val="clear" w:fill="FFFFFF"/>
                <w:lang w:val="en-US" w:eastAsia="zh-CN"/>
              </w:rPr>
            </w:rPrChange>
          </w:rPr>
          <w:t xml:space="preserve"> </w:t>
        </w:r>
      </w:ins>
      <w:ins w:id="13" w:author="TROY" w:date="2025-03-27T09:46:04Z">
        <w:r>
          <w:rPr>
            <w:rFonts w:hint="eastAsia" w:cs="宋体"/>
            <w:i w:val="0"/>
            <w:iCs w:val="0"/>
            <w:caps w:val="0"/>
            <w:color w:val="383838"/>
            <w:spacing w:val="0"/>
            <w:sz w:val="24"/>
            <w:szCs w:val="24"/>
            <w:highlight w:val="yellow"/>
            <w:shd w:val="clear" w:fill="FFFFFF"/>
            <w:lang w:val="en-US" w:eastAsia="zh-CN"/>
            <w:rPrChange w:id="14" w:author="TROY" w:date="2025-03-27T09:46:54Z">
              <w:rPr>
                <w:rFonts w:hint="eastAsia" w:cs="宋体"/>
                <w:i w:val="0"/>
                <w:iCs w:val="0"/>
                <w:caps w:val="0"/>
                <w:color w:val="383838"/>
                <w:spacing w:val="0"/>
                <w:sz w:val="24"/>
                <w:szCs w:val="24"/>
                <w:shd w:val="clear" w:fill="FFFFFF"/>
                <w:lang w:val="en-US" w:eastAsia="zh-CN"/>
              </w:rPr>
            </w:rPrChange>
          </w:rPr>
          <w:t xml:space="preserve"> </w:t>
        </w:r>
      </w:ins>
      <w:r>
        <w:rPr>
          <w:rFonts w:hint="eastAsia" w:ascii="宋体" w:hAnsi="宋体" w:eastAsia="宋体" w:cs="宋体"/>
          <w:i w:val="0"/>
          <w:iCs w:val="0"/>
          <w:caps w:val="0"/>
          <w:color w:val="383838"/>
          <w:spacing w:val="0"/>
          <w:sz w:val="24"/>
          <w:szCs w:val="24"/>
          <w:highlight w:val="yellow"/>
          <w:shd w:val="clear" w:fill="FFFFFF"/>
          <w:rPrChange w:id="15" w:author="TROY" w:date="2025-03-27T09:46:54Z">
            <w:rPr>
              <w:rFonts w:hint="eastAsia" w:ascii="宋体" w:hAnsi="宋体" w:eastAsia="宋体" w:cs="宋体"/>
              <w:i w:val="0"/>
              <w:iCs w:val="0"/>
              <w:caps w:val="0"/>
              <w:color w:val="383838"/>
              <w:spacing w:val="0"/>
              <w:sz w:val="24"/>
              <w:szCs w:val="24"/>
              <w:shd w:val="clear" w:fill="FFFFFF"/>
            </w:rPr>
          </w:rPrChange>
        </w:rPr>
        <w:t>日23:59:59止。（5个工作日）</w:t>
      </w:r>
    </w:p>
    <w:p w14:paraId="4AB4A139">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7.征集材料递交方式：任何供应商、单位或者个人对本项目采购需求（征求意见稿）公告有异议的，可以自公告开始之日起至公告期截止时间内，将书面意见反馈给采购人、采购代理机构。反馈形式以电子邮件发送相关材料【三明市金利亚环保科技投资有限公司活性炭、尿素、水泥采购项目采购需求问卷调查表、三明市金利亚环保科技投资有限公司耗材报价表及相关资料pdf电子档（加盖公章）和可编辑版】，邮件以“申报单位名称+三明市金利亚环保科技投资有限公司活性炭、尿素、水泥采购项目”命名。</w:t>
      </w:r>
    </w:p>
    <w:p w14:paraId="01C103E7">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Style w:val="26"/>
          <w:rFonts w:hint="eastAsia" w:ascii="宋体" w:hAnsi="宋体" w:eastAsia="宋体" w:cs="宋体"/>
          <w:b/>
          <w:bCs/>
          <w:i w:val="0"/>
          <w:iCs w:val="0"/>
          <w:caps w:val="0"/>
          <w:color w:val="383838"/>
          <w:spacing w:val="0"/>
          <w:sz w:val="24"/>
          <w:szCs w:val="24"/>
          <w:shd w:val="clear" w:fill="FFFFFF"/>
        </w:rPr>
        <w:t>二、其它补充事宜</w:t>
      </w:r>
    </w:p>
    <w:p w14:paraId="5CCD213B">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供应商提交的材料是否采纳均不影响供应商参与本项目后续采购活动，采购人也不作书面回复。本公告所产生的结果仅供采购人用作“三明市金利亚环保科技投资有限公司活性炭、尿素、水泥采购项目”制定项目采购需求方案的参考依据，不是该项目成交的结果。</w:t>
      </w:r>
    </w:p>
    <w:p w14:paraId="5ED214F1">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default" w:ascii="mircosoft yahei" w:hAnsi="mircosoft yahei" w:eastAsia="mircosoft yahei" w:cs="mircosoft yahei"/>
          <w:i w:val="0"/>
          <w:iCs w:val="0"/>
          <w:caps w:val="0"/>
          <w:color w:val="555555"/>
          <w:spacing w:val="0"/>
          <w:sz w:val="19"/>
          <w:szCs w:val="19"/>
          <w:shd w:val="clear" w:fill="FFFFFF"/>
        </w:rPr>
        <w:t> </w:t>
      </w:r>
    </w:p>
    <w:p w14:paraId="10CF5D79">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Style w:val="26"/>
          <w:rFonts w:hint="eastAsia" w:ascii="宋体" w:hAnsi="宋体" w:eastAsia="宋体" w:cs="宋体"/>
          <w:b/>
          <w:bCs/>
          <w:i w:val="0"/>
          <w:iCs w:val="0"/>
          <w:caps w:val="0"/>
          <w:color w:val="383838"/>
          <w:spacing w:val="0"/>
          <w:sz w:val="24"/>
          <w:szCs w:val="24"/>
          <w:shd w:val="clear" w:fill="FFFFFF"/>
        </w:rPr>
        <w:t>三、联系方式</w:t>
      </w:r>
    </w:p>
    <w:p w14:paraId="053238EA">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highlight w:val="yellow"/>
        </w:rPr>
      </w:pPr>
      <w:r>
        <w:rPr>
          <w:rFonts w:hint="eastAsia" w:ascii="宋体" w:hAnsi="宋体" w:eastAsia="宋体" w:cs="宋体"/>
          <w:i w:val="0"/>
          <w:iCs w:val="0"/>
          <w:caps w:val="0"/>
          <w:color w:val="383838"/>
          <w:spacing w:val="0"/>
          <w:sz w:val="24"/>
          <w:szCs w:val="24"/>
          <w:highlight w:val="yellow"/>
          <w:shd w:val="clear" w:fill="FFFFFF"/>
        </w:rPr>
        <w:t>（1）采购代理机构</w:t>
      </w:r>
      <w:r>
        <w:commentReference w:id="0"/>
      </w:r>
    </w:p>
    <w:p w14:paraId="7460C53A">
      <w:pPr>
        <w:pStyle w:val="21"/>
        <w:keepNext w:val="0"/>
        <w:keepLines w:val="0"/>
        <w:widowControl/>
        <w:suppressLineNumbers w:val="0"/>
        <w:shd w:val="clear" w:fill="FFFFFF"/>
        <w:spacing w:before="0" w:beforeAutospacing="0" w:after="150" w:afterAutospacing="0" w:line="360" w:lineRule="auto"/>
        <w:ind w:left="0" w:right="452" w:firstLine="0"/>
        <w:jc w:val="left"/>
        <w:rPr>
          <w:rFonts w:hint="eastAsia" w:ascii="mircosoft yahei" w:hAnsi="mircosoft yahei" w:eastAsia="宋体" w:cs="mircosoft yahei"/>
          <w:i w:val="0"/>
          <w:iCs w:val="0"/>
          <w:caps w:val="0"/>
          <w:color w:val="555555"/>
          <w:spacing w:val="0"/>
          <w:sz w:val="19"/>
          <w:szCs w:val="19"/>
          <w:highlight w:val="yellow"/>
          <w:lang w:val="en-US" w:eastAsia="zh-CN"/>
        </w:rPr>
      </w:pPr>
      <w:r>
        <w:rPr>
          <w:rFonts w:hint="eastAsia" w:ascii="宋体" w:hAnsi="宋体" w:eastAsia="宋体" w:cs="宋体"/>
          <w:i w:val="0"/>
          <w:iCs w:val="0"/>
          <w:caps w:val="0"/>
          <w:color w:val="383838"/>
          <w:spacing w:val="0"/>
          <w:sz w:val="24"/>
          <w:szCs w:val="24"/>
          <w:highlight w:val="yellow"/>
          <w:shd w:val="clear" w:fill="FFFFFF"/>
        </w:rPr>
        <w:t>采购代理机构：</w:t>
      </w:r>
      <w:r>
        <w:rPr>
          <w:rFonts w:hint="eastAsia" w:cs="宋体"/>
          <w:i w:val="0"/>
          <w:iCs w:val="0"/>
          <w:caps w:val="0"/>
          <w:color w:val="000000"/>
          <w:spacing w:val="0"/>
          <w:sz w:val="24"/>
          <w:szCs w:val="24"/>
          <w:highlight w:val="yellow"/>
          <w:shd w:val="clear" w:fill="FFFFFF"/>
          <w:lang w:val="en-US" w:eastAsia="zh-CN"/>
        </w:rPr>
        <w:t xml:space="preserve"> </w:t>
      </w:r>
    </w:p>
    <w:p w14:paraId="32A9717B">
      <w:pPr>
        <w:pStyle w:val="21"/>
        <w:keepNext w:val="0"/>
        <w:keepLines w:val="0"/>
        <w:widowControl/>
        <w:suppressLineNumbers w:val="0"/>
        <w:shd w:val="clear" w:fill="FFFFFF"/>
        <w:spacing w:before="0" w:beforeAutospacing="0" w:after="150" w:afterAutospacing="0" w:line="360" w:lineRule="auto"/>
        <w:ind w:left="0" w:right="0" w:firstLine="0"/>
        <w:jc w:val="both"/>
        <w:rPr>
          <w:rFonts w:hint="eastAsia" w:ascii="mircosoft yahei" w:hAnsi="mircosoft yahei" w:eastAsia="宋体" w:cs="mircosoft yahei"/>
          <w:i w:val="0"/>
          <w:iCs w:val="0"/>
          <w:caps w:val="0"/>
          <w:color w:val="555555"/>
          <w:spacing w:val="0"/>
          <w:sz w:val="19"/>
          <w:szCs w:val="19"/>
          <w:highlight w:val="yellow"/>
          <w:lang w:eastAsia="zh-CN"/>
        </w:rPr>
      </w:pPr>
      <w:r>
        <w:rPr>
          <w:rFonts w:hint="eastAsia" w:ascii="宋体" w:hAnsi="宋体" w:eastAsia="宋体" w:cs="宋体"/>
          <w:i w:val="0"/>
          <w:iCs w:val="0"/>
          <w:caps w:val="0"/>
          <w:color w:val="000000"/>
          <w:spacing w:val="0"/>
          <w:sz w:val="24"/>
          <w:szCs w:val="24"/>
          <w:highlight w:val="yellow"/>
          <w:shd w:val="clear" w:fill="FFFFFF"/>
        </w:rPr>
        <w:t>地址：</w:t>
      </w:r>
      <w:r>
        <w:rPr>
          <w:rFonts w:hint="eastAsia" w:cs="宋体"/>
          <w:i w:val="0"/>
          <w:iCs w:val="0"/>
          <w:caps w:val="0"/>
          <w:color w:val="000000"/>
          <w:spacing w:val="0"/>
          <w:sz w:val="24"/>
          <w:szCs w:val="24"/>
          <w:highlight w:val="yellow"/>
          <w:shd w:val="clear" w:fill="FFFFFF"/>
          <w:lang w:val="en-US" w:eastAsia="zh-CN"/>
        </w:rPr>
        <w:t xml:space="preserve"> </w:t>
      </w:r>
    </w:p>
    <w:p w14:paraId="19330F1E">
      <w:pPr>
        <w:pStyle w:val="21"/>
        <w:keepNext w:val="0"/>
        <w:keepLines w:val="0"/>
        <w:widowControl/>
        <w:suppressLineNumbers w:val="0"/>
        <w:shd w:val="clear" w:fill="FFFFFF"/>
        <w:spacing w:before="0" w:beforeAutospacing="0" w:after="150" w:afterAutospacing="0" w:line="360" w:lineRule="auto"/>
        <w:ind w:left="0" w:right="452" w:firstLine="0"/>
        <w:jc w:val="left"/>
        <w:rPr>
          <w:rFonts w:hint="eastAsia" w:cs="宋体"/>
          <w:i w:val="0"/>
          <w:iCs w:val="0"/>
          <w:caps w:val="0"/>
          <w:color w:val="383838"/>
          <w:spacing w:val="0"/>
          <w:sz w:val="24"/>
          <w:szCs w:val="24"/>
          <w:highlight w:val="yellow"/>
          <w:shd w:val="clear" w:fill="FFFFFF"/>
          <w:lang w:val="en-US" w:eastAsia="zh-CN"/>
        </w:rPr>
      </w:pPr>
      <w:r>
        <w:rPr>
          <w:rFonts w:hint="eastAsia" w:ascii="宋体" w:hAnsi="宋体" w:eastAsia="宋体" w:cs="宋体"/>
          <w:i w:val="0"/>
          <w:iCs w:val="0"/>
          <w:caps w:val="0"/>
          <w:color w:val="383838"/>
          <w:spacing w:val="0"/>
          <w:sz w:val="24"/>
          <w:szCs w:val="24"/>
          <w:highlight w:val="yellow"/>
          <w:shd w:val="clear" w:fill="FFFFFF"/>
        </w:rPr>
        <w:t>联系人及联系电话：</w:t>
      </w:r>
      <w:r>
        <w:rPr>
          <w:rFonts w:hint="eastAsia" w:cs="宋体"/>
          <w:i w:val="0"/>
          <w:iCs w:val="0"/>
          <w:caps w:val="0"/>
          <w:color w:val="383838"/>
          <w:spacing w:val="0"/>
          <w:sz w:val="24"/>
          <w:szCs w:val="24"/>
          <w:highlight w:val="yellow"/>
          <w:shd w:val="clear" w:fill="FFFFFF"/>
          <w:lang w:val="en-US" w:eastAsia="zh-CN"/>
        </w:rPr>
        <w:t xml:space="preserve"> </w:t>
      </w:r>
    </w:p>
    <w:p w14:paraId="1FD7171E">
      <w:pPr>
        <w:pStyle w:val="21"/>
        <w:keepNext w:val="0"/>
        <w:keepLines w:val="0"/>
        <w:widowControl/>
        <w:suppressLineNumbers w:val="0"/>
        <w:shd w:val="clear" w:fill="FFFFFF"/>
        <w:spacing w:before="0" w:beforeAutospacing="0" w:after="150" w:afterAutospacing="0" w:line="360" w:lineRule="auto"/>
        <w:ind w:left="0" w:right="452" w:firstLine="0"/>
        <w:jc w:val="left"/>
        <w:rPr>
          <w:rFonts w:hint="eastAsia" w:cs="宋体"/>
          <w:i w:val="0"/>
          <w:iCs w:val="0"/>
          <w:caps w:val="0"/>
          <w:color w:val="000000"/>
          <w:spacing w:val="0"/>
          <w:sz w:val="24"/>
          <w:szCs w:val="24"/>
          <w:highlight w:val="yellow"/>
          <w:shd w:val="clear" w:fill="FFFFFF"/>
          <w:lang w:val="en-US" w:eastAsia="zh-CN"/>
        </w:rPr>
      </w:pPr>
      <w:r>
        <w:rPr>
          <w:rFonts w:hint="eastAsia" w:ascii="宋体" w:hAnsi="宋体" w:eastAsia="宋体" w:cs="宋体"/>
          <w:i w:val="0"/>
          <w:iCs w:val="0"/>
          <w:caps w:val="0"/>
          <w:color w:val="383838"/>
          <w:spacing w:val="0"/>
          <w:sz w:val="24"/>
          <w:szCs w:val="24"/>
          <w:highlight w:val="yellow"/>
          <w:shd w:val="clear" w:fill="FFFFFF"/>
        </w:rPr>
        <w:t>电子邮箱：</w:t>
      </w:r>
      <w:r>
        <w:rPr>
          <w:rFonts w:hint="eastAsia" w:cs="宋体"/>
          <w:i w:val="0"/>
          <w:iCs w:val="0"/>
          <w:caps w:val="0"/>
          <w:color w:val="000000"/>
          <w:spacing w:val="0"/>
          <w:sz w:val="24"/>
          <w:szCs w:val="24"/>
          <w:highlight w:val="yellow"/>
          <w:shd w:val="clear" w:fill="FFFFFF"/>
          <w:lang w:val="en-US" w:eastAsia="zh-CN"/>
        </w:rPr>
        <w:t xml:space="preserve"> </w:t>
      </w:r>
    </w:p>
    <w:p w14:paraId="65602B51">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（2）采购人代表</w:t>
      </w:r>
    </w:p>
    <w:p w14:paraId="584E5F5A">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采购单位：云水广东环保有限公司</w:t>
      </w:r>
    </w:p>
    <w:p w14:paraId="6821CFA0">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联系人：杨经理</w:t>
      </w:r>
    </w:p>
    <w:p w14:paraId="30DBEE8E">
      <w:pPr>
        <w:pStyle w:val="21"/>
        <w:keepNext w:val="0"/>
        <w:keepLines w:val="0"/>
        <w:widowControl/>
        <w:suppressLineNumbers w:val="0"/>
        <w:shd w:val="clear" w:fill="FFFFFF"/>
        <w:spacing w:before="0" w:beforeAutospacing="0" w:after="150" w:afterAutospacing="0" w:line="360" w:lineRule="auto"/>
        <w:ind w:left="0" w:right="452" w:firstLine="0"/>
        <w:jc w:val="left"/>
        <w:rPr>
          <w:rFonts w:hint="default" w:ascii="mircosoft yahei" w:hAnsi="mircosoft yahei" w:eastAsia="mircosoft yahei" w:cs="mircosoft yahei"/>
          <w:i w:val="0"/>
          <w:iCs w:val="0"/>
          <w:caps w:val="0"/>
          <w:color w:val="555555"/>
          <w:spacing w:val="0"/>
          <w:sz w:val="19"/>
          <w:szCs w:val="19"/>
        </w:rPr>
      </w:pPr>
      <w:r>
        <w:rPr>
          <w:rFonts w:hint="eastAsia" w:ascii="宋体" w:hAnsi="宋体" w:eastAsia="宋体" w:cs="宋体"/>
          <w:i w:val="0"/>
          <w:iCs w:val="0"/>
          <w:caps w:val="0"/>
          <w:color w:val="383838"/>
          <w:spacing w:val="0"/>
          <w:sz w:val="24"/>
          <w:szCs w:val="24"/>
          <w:shd w:val="clear" w:fill="FFFFFF"/>
        </w:rPr>
        <w:t>联系电话：18665477981</w:t>
      </w:r>
    </w:p>
    <w:p w14:paraId="33F434EF">
      <w:pPr>
        <w:pStyle w:val="21"/>
        <w:shd w:val="clear" w:fill="FFFFFF"/>
        <w:spacing w:before="0" w:beforeAutospacing="0" w:after="150" w:afterAutospacing="0" w:line="360" w:lineRule="auto"/>
        <w:ind w:right="452" w:firstLine="0" w:firstLineChars="0"/>
        <w:textAlignment w:val="auto"/>
        <w:rPr>
          <w:rFonts w:hint="eastAsia"/>
          <w:color w:val="383838"/>
          <w:highlight w:val="none"/>
        </w:rPr>
      </w:pPr>
      <w:r>
        <w:rPr>
          <w:rFonts w:hint="eastAsia" w:ascii="宋体" w:hAnsi="宋体" w:eastAsia="宋体" w:cs="宋体"/>
          <w:i w:val="0"/>
          <w:iCs w:val="0"/>
          <w:caps w:val="0"/>
          <w:color w:val="383838"/>
          <w:spacing w:val="0"/>
          <w:sz w:val="24"/>
          <w:szCs w:val="24"/>
          <w:shd w:val="clear" w:fill="FFFFFF"/>
        </w:rPr>
        <w:t>电子邮箱：ysgdzc@yunnanwater.com.cn</w:t>
      </w: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TROY" w:date="2025-03-27T09:53:07Z" w:initials="">
    <w:p w14:paraId="576A7A7E">
      <w:pPr>
        <w:pStyle w:val="13"/>
        <w:rPr>
          <w:rFonts w:hint="default" w:eastAsiaTheme="minorEastAsia"/>
          <w:lang w:val="en-US" w:eastAsia="zh-CN"/>
        </w:rPr>
      </w:pPr>
      <w:r>
        <w:rPr>
          <w:rFonts w:hint="eastAsia"/>
          <w:lang w:val="en-US" w:eastAsia="zh-CN"/>
        </w:rPr>
        <w:t>请代理补充信息</w:t>
      </w:r>
      <w:bookmarkStart w:id="0" w:name="_GoBack"/>
      <w:bookmarkEnd w:id="0"/>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76A7A7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mircosoft 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TROY">
    <w15:presenceInfo w15:providerId="WPS Office" w15:userId="34335580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5C9"/>
    <w:rsid w:val="00067F7D"/>
    <w:rsid w:val="000E4810"/>
    <w:rsid w:val="000F5B8E"/>
    <w:rsid w:val="001B75C2"/>
    <w:rsid w:val="002A23B0"/>
    <w:rsid w:val="003905C9"/>
    <w:rsid w:val="003A2BA8"/>
    <w:rsid w:val="003D57DB"/>
    <w:rsid w:val="003E3283"/>
    <w:rsid w:val="003F600D"/>
    <w:rsid w:val="00433084"/>
    <w:rsid w:val="00473CE7"/>
    <w:rsid w:val="005A7F60"/>
    <w:rsid w:val="005D047E"/>
    <w:rsid w:val="005E12E8"/>
    <w:rsid w:val="00624A95"/>
    <w:rsid w:val="006607C2"/>
    <w:rsid w:val="00815884"/>
    <w:rsid w:val="008250DA"/>
    <w:rsid w:val="00922ED1"/>
    <w:rsid w:val="0094645A"/>
    <w:rsid w:val="009E57FB"/>
    <w:rsid w:val="00A402F7"/>
    <w:rsid w:val="00AD644E"/>
    <w:rsid w:val="00B14BD0"/>
    <w:rsid w:val="00C13781"/>
    <w:rsid w:val="00C33C79"/>
    <w:rsid w:val="00C731AA"/>
    <w:rsid w:val="00CD2C6E"/>
    <w:rsid w:val="00DC02A7"/>
    <w:rsid w:val="00EF5D6D"/>
    <w:rsid w:val="00F14C3E"/>
    <w:rsid w:val="00FA2B87"/>
    <w:rsid w:val="06605A4A"/>
    <w:rsid w:val="21BB5E45"/>
    <w:rsid w:val="22C82888"/>
    <w:rsid w:val="25153484"/>
    <w:rsid w:val="55293273"/>
    <w:rsid w:val="612C12D0"/>
    <w:rsid w:val="6A312A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5">
    <w:name w:val="heading 2"/>
    <w:basedOn w:val="1"/>
    <w:next w:val="1"/>
    <w:link w:val="29"/>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6">
    <w:name w:val="heading 3"/>
    <w:basedOn w:val="1"/>
    <w:next w:val="1"/>
    <w:link w:val="3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7">
    <w:name w:val="heading 4"/>
    <w:basedOn w:val="1"/>
    <w:next w:val="1"/>
    <w:link w:val="3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8">
    <w:name w:val="heading 5"/>
    <w:basedOn w:val="1"/>
    <w:next w:val="1"/>
    <w:link w:val="3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9">
    <w:name w:val="heading 6"/>
    <w:basedOn w:val="1"/>
    <w:next w:val="1"/>
    <w:link w:val="33"/>
    <w:semiHidden/>
    <w:unhideWhenUsed/>
    <w:qFormat/>
    <w:uiPriority w:val="9"/>
    <w:pPr>
      <w:keepNext/>
      <w:keepLines/>
      <w:spacing w:before="40"/>
      <w:outlineLvl w:val="5"/>
    </w:pPr>
    <w:rPr>
      <w:rFonts w:cstheme="majorBidi"/>
      <w:b/>
      <w:bCs/>
      <w:color w:val="104862" w:themeColor="accent1" w:themeShade="BF"/>
    </w:rPr>
  </w:style>
  <w:style w:type="paragraph" w:styleId="10">
    <w:name w:val="heading 7"/>
    <w:basedOn w:val="1"/>
    <w:next w:val="1"/>
    <w:link w:val="3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3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3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25">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envelope return"/>
    <w:basedOn w:val="1"/>
    <w:qFormat/>
    <w:uiPriority w:val="0"/>
    <w:pPr>
      <w:snapToGrid w:val="0"/>
    </w:pPr>
    <w:rPr>
      <w:rFonts w:ascii="Arial" w:hAnsi="Arial"/>
    </w:rPr>
  </w:style>
  <w:style w:type="paragraph" w:styleId="13">
    <w:name w:val="annotation text"/>
    <w:basedOn w:val="1"/>
    <w:link w:val="48"/>
    <w:semiHidden/>
    <w:unhideWhenUsed/>
    <w:qFormat/>
    <w:uiPriority w:val="99"/>
    <w:pPr>
      <w:jc w:val="left"/>
    </w:pPr>
  </w:style>
  <w:style w:type="paragraph" w:styleId="14">
    <w:name w:val="Body Text"/>
    <w:basedOn w:val="1"/>
    <w:next w:val="15"/>
    <w:qFormat/>
    <w:uiPriority w:val="0"/>
  </w:style>
  <w:style w:type="paragraph" w:customStyle="1" w:styleId="15">
    <w:name w:val="Default"/>
    <w:basedOn w:val="16"/>
    <w:qFormat/>
    <w:uiPriority w:val="99"/>
    <w:pPr>
      <w:autoSpaceDE w:val="0"/>
      <w:autoSpaceDN w:val="0"/>
      <w:adjustRightInd w:val="0"/>
    </w:pPr>
    <w:rPr>
      <w:rFonts w:ascii="微软雅黑" w:eastAsia="微软雅黑" w:cs="微软雅黑"/>
      <w:color w:val="000000"/>
      <w:sz w:val="24"/>
      <w:szCs w:val="24"/>
    </w:rPr>
  </w:style>
  <w:style w:type="paragraph" w:customStyle="1" w:styleId="16">
    <w:name w:val="正文_2"/>
    <w:next w:val="17"/>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7">
    <w:name w:val="纯文本1"/>
    <w:basedOn w:val="16"/>
    <w:qFormat/>
    <w:uiPriority w:val="0"/>
    <w:rPr>
      <w:rFonts w:ascii="宋体" w:hAnsi="Courier New" w:cs="Courier New"/>
      <w:szCs w:val="21"/>
    </w:rPr>
  </w:style>
  <w:style w:type="paragraph" w:styleId="18">
    <w:name w:val="footer"/>
    <w:basedOn w:val="1"/>
    <w:link w:val="47"/>
    <w:unhideWhenUsed/>
    <w:qFormat/>
    <w:uiPriority w:val="99"/>
    <w:pPr>
      <w:tabs>
        <w:tab w:val="center" w:pos="4153"/>
        <w:tab w:val="right" w:pos="8306"/>
      </w:tabs>
      <w:snapToGrid w:val="0"/>
      <w:jc w:val="left"/>
    </w:pPr>
    <w:rPr>
      <w:sz w:val="18"/>
      <w:szCs w:val="18"/>
    </w:rPr>
  </w:style>
  <w:style w:type="paragraph" w:styleId="19">
    <w:name w:val="header"/>
    <w:basedOn w:val="1"/>
    <w:link w:val="46"/>
    <w:unhideWhenUsed/>
    <w:qFormat/>
    <w:uiPriority w:val="99"/>
    <w:pPr>
      <w:tabs>
        <w:tab w:val="center" w:pos="4153"/>
        <w:tab w:val="right" w:pos="8306"/>
      </w:tabs>
      <w:snapToGrid w:val="0"/>
      <w:jc w:val="center"/>
    </w:pPr>
    <w:rPr>
      <w:sz w:val="18"/>
      <w:szCs w:val="18"/>
    </w:rPr>
  </w:style>
  <w:style w:type="paragraph" w:styleId="20">
    <w:name w:val="Subtitle"/>
    <w:basedOn w:val="1"/>
    <w:next w:val="1"/>
    <w:link w:val="3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22">
    <w:name w:val="Title"/>
    <w:basedOn w:val="1"/>
    <w:next w:val="1"/>
    <w:link w:val="37"/>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23">
    <w:name w:val="annotation subject"/>
    <w:basedOn w:val="13"/>
    <w:next w:val="13"/>
    <w:link w:val="49"/>
    <w:semiHidden/>
    <w:unhideWhenUsed/>
    <w:qFormat/>
    <w:uiPriority w:val="99"/>
    <w:rPr>
      <w:b/>
      <w:bCs/>
    </w:rPr>
  </w:style>
  <w:style w:type="character" w:styleId="26">
    <w:name w:val="Strong"/>
    <w:basedOn w:val="25"/>
    <w:qFormat/>
    <w:uiPriority w:val="22"/>
    <w:rPr>
      <w:b/>
      <w:bCs/>
    </w:rPr>
  </w:style>
  <w:style w:type="character" w:styleId="27">
    <w:name w:val="annotation reference"/>
    <w:basedOn w:val="25"/>
    <w:semiHidden/>
    <w:unhideWhenUsed/>
    <w:qFormat/>
    <w:uiPriority w:val="99"/>
    <w:rPr>
      <w:sz w:val="21"/>
      <w:szCs w:val="21"/>
    </w:rPr>
  </w:style>
  <w:style w:type="character" w:customStyle="1" w:styleId="28">
    <w:name w:val="标题 1 字符"/>
    <w:basedOn w:val="25"/>
    <w:link w:val="4"/>
    <w:qFormat/>
    <w:uiPriority w:val="9"/>
    <w:rPr>
      <w:rFonts w:asciiTheme="majorHAnsi" w:hAnsiTheme="majorHAnsi" w:eastAsiaTheme="majorEastAsia" w:cstheme="majorBidi"/>
      <w:color w:val="104862" w:themeColor="accent1" w:themeShade="BF"/>
      <w:sz w:val="48"/>
      <w:szCs w:val="48"/>
    </w:rPr>
  </w:style>
  <w:style w:type="character" w:customStyle="1" w:styleId="29">
    <w:name w:val="标题 2 字符"/>
    <w:basedOn w:val="25"/>
    <w:link w:val="5"/>
    <w:qFormat/>
    <w:uiPriority w:val="9"/>
    <w:rPr>
      <w:rFonts w:asciiTheme="majorHAnsi" w:hAnsiTheme="majorHAnsi" w:eastAsiaTheme="majorEastAsia" w:cstheme="majorBidi"/>
      <w:color w:val="104862" w:themeColor="accent1" w:themeShade="BF"/>
      <w:sz w:val="40"/>
      <w:szCs w:val="40"/>
    </w:rPr>
  </w:style>
  <w:style w:type="character" w:customStyle="1" w:styleId="30">
    <w:name w:val="标题 3 字符"/>
    <w:basedOn w:val="25"/>
    <w:link w:val="6"/>
    <w:semiHidden/>
    <w:qFormat/>
    <w:uiPriority w:val="9"/>
    <w:rPr>
      <w:rFonts w:asciiTheme="majorHAnsi" w:hAnsiTheme="majorHAnsi" w:eastAsiaTheme="majorEastAsia" w:cstheme="majorBidi"/>
      <w:color w:val="104862" w:themeColor="accent1" w:themeShade="BF"/>
      <w:sz w:val="32"/>
      <w:szCs w:val="32"/>
    </w:rPr>
  </w:style>
  <w:style w:type="character" w:customStyle="1" w:styleId="31">
    <w:name w:val="标题 4 字符"/>
    <w:basedOn w:val="25"/>
    <w:link w:val="7"/>
    <w:semiHidden/>
    <w:qFormat/>
    <w:uiPriority w:val="9"/>
    <w:rPr>
      <w:rFonts w:cstheme="majorBidi"/>
      <w:color w:val="104862" w:themeColor="accent1" w:themeShade="BF"/>
      <w:sz w:val="28"/>
      <w:szCs w:val="28"/>
    </w:rPr>
  </w:style>
  <w:style w:type="character" w:customStyle="1" w:styleId="32">
    <w:name w:val="标题 5 字符"/>
    <w:basedOn w:val="25"/>
    <w:link w:val="8"/>
    <w:semiHidden/>
    <w:qFormat/>
    <w:uiPriority w:val="9"/>
    <w:rPr>
      <w:rFonts w:cstheme="majorBidi"/>
      <w:color w:val="104862" w:themeColor="accent1" w:themeShade="BF"/>
      <w:sz w:val="24"/>
      <w:szCs w:val="24"/>
    </w:rPr>
  </w:style>
  <w:style w:type="character" w:customStyle="1" w:styleId="33">
    <w:name w:val="标题 6 字符"/>
    <w:basedOn w:val="25"/>
    <w:link w:val="9"/>
    <w:semiHidden/>
    <w:qFormat/>
    <w:uiPriority w:val="9"/>
    <w:rPr>
      <w:rFonts w:cstheme="majorBidi"/>
      <w:b/>
      <w:bCs/>
      <w:color w:val="104862" w:themeColor="accent1" w:themeShade="BF"/>
    </w:rPr>
  </w:style>
  <w:style w:type="character" w:customStyle="1" w:styleId="34">
    <w:name w:val="标题 7 字符"/>
    <w:basedOn w:val="25"/>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35">
    <w:name w:val="标题 8 字符"/>
    <w:basedOn w:val="25"/>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36">
    <w:name w:val="标题 9 字符"/>
    <w:basedOn w:val="25"/>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37">
    <w:name w:val="标题 字符"/>
    <w:basedOn w:val="25"/>
    <w:link w:val="22"/>
    <w:qFormat/>
    <w:uiPriority w:val="10"/>
    <w:rPr>
      <w:rFonts w:asciiTheme="majorHAnsi" w:hAnsiTheme="majorHAnsi" w:eastAsiaTheme="majorEastAsia" w:cstheme="majorBidi"/>
      <w:spacing w:val="-10"/>
      <w:kern w:val="28"/>
      <w:sz w:val="56"/>
      <w:szCs w:val="56"/>
    </w:rPr>
  </w:style>
  <w:style w:type="character" w:customStyle="1" w:styleId="38">
    <w:name w:val="副标题 字符"/>
    <w:basedOn w:val="25"/>
    <w:link w:val="20"/>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9">
    <w:name w:val="Quote"/>
    <w:basedOn w:val="1"/>
    <w:next w:val="1"/>
    <w:link w:val="4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40">
    <w:name w:val="引用 字符"/>
    <w:basedOn w:val="25"/>
    <w:link w:val="39"/>
    <w:qFormat/>
    <w:uiPriority w:val="29"/>
    <w:rPr>
      <w:i/>
      <w:iCs/>
      <w:color w:val="404040" w:themeColor="text1" w:themeTint="BF"/>
      <w14:textFill>
        <w14:solidFill>
          <w14:schemeClr w14:val="tx1">
            <w14:lumMod w14:val="75000"/>
            <w14:lumOff w14:val="25000"/>
          </w14:schemeClr>
        </w14:solidFill>
      </w14:textFill>
    </w:rPr>
  </w:style>
  <w:style w:type="paragraph" w:styleId="41">
    <w:name w:val="List Paragraph"/>
    <w:basedOn w:val="1"/>
    <w:qFormat/>
    <w:uiPriority w:val="34"/>
    <w:pPr>
      <w:ind w:left="720"/>
      <w:contextualSpacing/>
    </w:pPr>
  </w:style>
  <w:style w:type="character" w:customStyle="1" w:styleId="42">
    <w:name w:val="Intense Emphasis"/>
    <w:basedOn w:val="25"/>
    <w:qFormat/>
    <w:uiPriority w:val="21"/>
    <w:rPr>
      <w:i/>
      <w:iCs/>
      <w:color w:val="104862" w:themeColor="accent1" w:themeShade="BF"/>
    </w:rPr>
  </w:style>
  <w:style w:type="paragraph" w:styleId="43">
    <w:name w:val="Intense Quote"/>
    <w:basedOn w:val="1"/>
    <w:next w:val="1"/>
    <w:link w:val="4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44">
    <w:name w:val="明显引用 字符"/>
    <w:basedOn w:val="25"/>
    <w:link w:val="43"/>
    <w:qFormat/>
    <w:uiPriority w:val="30"/>
    <w:rPr>
      <w:i/>
      <w:iCs/>
      <w:color w:val="104862" w:themeColor="accent1" w:themeShade="BF"/>
    </w:rPr>
  </w:style>
  <w:style w:type="character" w:customStyle="1" w:styleId="45">
    <w:name w:val="Intense Reference"/>
    <w:basedOn w:val="25"/>
    <w:qFormat/>
    <w:uiPriority w:val="32"/>
    <w:rPr>
      <w:b/>
      <w:bCs/>
      <w:smallCaps/>
      <w:color w:val="104862" w:themeColor="accent1" w:themeShade="BF"/>
      <w:spacing w:val="5"/>
    </w:rPr>
  </w:style>
  <w:style w:type="character" w:customStyle="1" w:styleId="46">
    <w:name w:val="页眉 字符"/>
    <w:basedOn w:val="25"/>
    <w:link w:val="19"/>
    <w:qFormat/>
    <w:uiPriority w:val="99"/>
    <w:rPr>
      <w:sz w:val="18"/>
      <w:szCs w:val="18"/>
    </w:rPr>
  </w:style>
  <w:style w:type="character" w:customStyle="1" w:styleId="47">
    <w:name w:val="页脚 字符"/>
    <w:basedOn w:val="25"/>
    <w:link w:val="18"/>
    <w:qFormat/>
    <w:uiPriority w:val="99"/>
    <w:rPr>
      <w:sz w:val="18"/>
      <w:szCs w:val="18"/>
    </w:rPr>
  </w:style>
  <w:style w:type="character" w:customStyle="1" w:styleId="48">
    <w:name w:val="批注文字 字符"/>
    <w:basedOn w:val="25"/>
    <w:link w:val="13"/>
    <w:semiHidden/>
    <w:qFormat/>
    <w:uiPriority w:val="99"/>
  </w:style>
  <w:style w:type="character" w:customStyle="1" w:styleId="49">
    <w:name w:val="批注主题 字符"/>
    <w:basedOn w:val="48"/>
    <w:link w:val="23"/>
    <w:semiHidden/>
    <w:qFormat/>
    <w:uiPriority w:val="99"/>
    <w:rPr>
      <w:b/>
      <w:bCs/>
    </w:rPr>
  </w:style>
  <w:style w:type="paragraph" w:customStyle="1" w:styleId="50">
    <w:name w:val="Revision"/>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51">
    <w:name w:val="NormalCharacter"/>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897</Words>
  <Characters>960</Characters>
  <Lines>7</Lines>
  <Paragraphs>2</Paragraphs>
  <TotalTime>12</TotalTime>
  <ScaleCrop>false</ScaleCrop>
  <LinksUpToDate>false</LinksUpToDate>
  <CharactersWithSpaces>974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2024-08-28T11:37:00Z</dcterms:created>
  <dc:creator>sh w</dc:creator>
  <cp:lastModifiedBy>TROY</cp:lastModifiedBy>
  <dcterms:modified xsi:type="dcterms:W3CDTF">2025-03-27T01:53:15Z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eyJoZGlkIjoiNWI0ZjlmN2FhMGNmZTQ1NGNkZjZkNjQ3NGE5YTI3NjYiLCJ1c2VySWQiOiI0NjgwODQ0MDcifQ==</vt:lpwstr>
  </property>
  <property fmtid="{D5CDD505-2E9C-101B-9397-08002B2CF9AE}" pid="3" name="KSOProductBuildVer">
    <vt:lpwstr>2052-12.1.0.20305</vt:lpwstr>
  </property>
  <property fmtid="{D5CDD505-2E9C-101B-9397-08002B2CF9AE}" pid="4" name="ICV">
    <vt:lpwstr>CAC220B0C02C4D69A80D1D11E4DE1553_12</vt:lpwstr>
  </property>
</Properties>
</file>